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6FB15" w14:textId="77777777" w:rsidR="00B9151A" w:rsidRPr="005464D9" w:rsidRDefault="005464D9">
      <w:pPr>
        <w:rPr>
          <w:rFonts w:ascii="HelveticaNeueLT Pro 55 Roman" w:hAnsi="HelveticaNeueLT Pro 55 Roman"/>
          <w:b/>
          <w:bCs/>
          <w:u w:val="single"/>
        </w:rPr>
      </w:pPr>
      <w:r w:rsidRPr="005464D9">
        <w:rPr>
          <w:rFonts w:ascii="HelveticaNeueLT Pro 55 Roman" w:hAnsi="HelveticaNeueLT Pro 55 Roman"/>
          <w:b/>
          <w:bCs/>
          <w:u w:val="single"/>
        </w:rPr>
        <w:t>Jump Shot for Health Walking Group Toolkit Supplemental Copy</w:t>
      </w:r>
    </w:p>
    <w:p w14:paraId="39FB4A91" w14:textId="77777777" w:rsidR="005464D9" w:rsidRDefault="005464D9">
      <w:pPr>
        <w:rPr>
          <w:rFonts w:ascii="HelveticaNeueLT Pro 55 Roman" w:hAnsi="HelveticaNeueLT Pro 55 Roman"/>
        </w:rPr>
      </w:pPr>
    </w:p>
    <w:p w14:paraId="786872EA" w14:textId="77777777" w:rsidR="005464D9" w:rsidRDefault="005464D9">
      <w:pPr>
        <w:rPr>
          <w:rFonts w:ascii="HelveticaNeueLT Pro 55 Roman" w:hAnsi="HelveticaNeueLT Pro 55 Roman"/>
        </w:rPr>
      </w:pPr>
      <w:r>
        <w:rPr>
          <w:rFonts w:ascii="HelveticaNeueLT Pro 55 Roman" w:hAnsi="HelveticaNeueLT Pro 55 Roman"/>
        </w:rPr>
        <w:t>In this document, you will find copy for the emails and newsletter blurb referenced in the JSFH Walking Group Toolkit</w:t>
      </w:r>
    </w:p>
    <w:p w14:paraId="5A0D7DD5" w14:textId="77777777" w:rsidR="005464D9" w:rsidRDefault="005464D9">
      <w:pPr>
        <w:rPr>
          <w:rFonts w:ascii="HelveticaNeueLT Pro 55 Roman" w:hAnsi="HelveticaNeueLT Pro 55 Roman"/>
        </w:rPr>
      </w:pPr>
    </w:p>
    <w:p w14:paraId="52A133E9" w14:textId="77777777" w:rsidR="005464D9" w:rsidRDefault="005464D9" w:rsidP="005464D9">
      <w:pPr>
        <w:pStyle w:val="ListParagraph"/>
        <w:numPr>
          <w:ilvl w:val="0"/>
          <w:numId w:val="1"/>
        </w:numPr>
        <w:rPr>
          <w:rFonts w:ascii="HelveticaNeueLT Pro 55 Roman" w:hAnsi="HelveticaNeueLT Pro 55 Roman"/>
        </w:rPr>
      </w:pPr>
      <w:r>
        <w:rPr>
          <w:rFonts w:ascii="HelveticaNeueLT Pro 55 Roman" w:hAnsi="HelveticaNeueLT Pro 55 Roman"/>
        </w:rPr>
        <w:t>Email 1: Walking Group Introduction &amp; Save the Date</w:t>
      </w:r>
    </w:p>
    <w:p w14:paraId="0D516231" w14:textId="77777777" w:rsidR="005464D9" w:rsidRDefault="005464D9" w:rsidP="005464D9">
      <w:pPr>
        <w:pStyle w:val="ListParagraph"/>
        <w:numPr>
          <w:ilvl w:val="0"/>
          <w:numId w:val="1"/>
        </w:numPr>
        <w:rPr>
          <w:rFonts w:ascii="HelveticaNeueLT Pro 55 Roman" w:hAnsi="HelveticaNeueLT Pro 55 Roman"/>
        </w:rPr>
      </w:pPr>
      <w:r>
        <w:rPr>
          <w:rFonts w:ascii="HelveticaNeueLT Pro 55 Roman" w:hAnsi="HelveticaNeueLT Pro 55 Roman"/>
        </w:rPr>
        <w:t>Newsletter Blurb</w:t>
      </w:r>
    </w:p>
    <w:p w14:paraId="06309E89" w14:textId="77777777" w:rsidR="005464D9" w:rsidRDefault="005464D9" w:rsidP="005464D9">
      <w:pPr>
        <w:pStyle w:val="ListParagraph"/>
        <w:numPr>
          <w:ilvl w:val="0"/>
          <w:numId w:val="1"/>
        </w:numPr>
        <w:rPr>
          <w:rFonts w:ascii="HelveticaNeueLT Pro 55 Roman" w:hAnsi="HelveticaNeueLT Pro 55 Roman"/>
        </w:rPr>
      </w:pPr>
      <w:r>
        <w:rPr>
          <w:rFonts w:ascii="HelveticaNeueLT Pro 55 Roman" w:hAnsi="HelveticaNeueLT Pro 55 Roman"/>
        </w:rPr>
        <w:t>Email 2: The Reminder</w:t>
      </w:r>
    </w:p>
    <w:p w14:paraId="123EB21B" w14:textId="77777777" w:rsidR="005464D9" w:rsidRDefault="005464D9" w:rsidP="005464D9">
      <w:pPr>
        <w:pStyle w:val="ListParagraph"/>
        <w:numPr>
          <w:ilvl w:val="0"/>
          <w:numId w:val="1"/>
        </w:numPr>
        <w:rPr>
          <w:rFonts w:ascii="HelveticaNeueLT Pro 55 Roman" w:hAnsi="HelveticaNeueLT Pro 55 Roman"/>
        </w:rPr>
      </w:pPr>
      <w:r>
        <w:rPr>
          <w:rFonts w:ascii="HelveticaNeueLT Pro 55 Roman" w:hAnsi="HelveticaNeueLT Pro 55 Roman"/>
        </w:rPr>
        <w:t>Email 3: Launch Day</w:t>
      </w:r>
    </w:p>
    <w:p w14:paraId="0A438277" w14:textId="77777777" w:rsidR="005464D9" w:rsidRDefault="005464D9" w:rsidP="005464D9">
      <w:pPr>
        <w:rPr>
          <w:rFonts w:ascii="HelveticaNeueLT Pro 55 Roman" w:hAnsi="HelveticaNeueLT Pro 55 Roman"/>
        </w:rPr>
      </w:pPr>
    </w:p>
    <w:p w14:paraId="5AF0BBBD" w14:textId="77777777" w:rsidR="005464D9" w:rsidRDefault="005464D9">
      <w:pPr>
        <w:rPr>
          <w:rFonts w:ascii="HelveticaNeueLT Pro 55 Roman" w:hAnsi="HelveticaNeueLT Pro 55 Roman"/>
        </w:rPr>
      </w:pPr>
      <w:r>
        <w:rPr>
          <w:rFonts w:ascii="HelveticaNeueLT Pro 55 Roman" w:hAnsi="HelveticaNeueLT Pro 55 Roman"/>
        </w:rPr>
        <w:br w:type="page"/>
      </w:r>
    </w:p>
    <w:p w14:paraId="605F1774" w14:textId="77777777" w:rsidR="005464D9" w:rsidRDefault="005464D9" w:rsidP="005464D9">
      <w:pPr>
        <w:rPr>
          <w:rFonts w:ascii="HelveticaNeueLT Pro 55 Roman" w:hAnsi="HelveticaNeueLT Pro 55 Roman"/>
        </w:rPr>
      </w:pPr>
      <w:r>
        <w:rPr>
          <w:rFonts w:ascii="HelveticaNeueLT Pro 55 Roman" w:hAnsi="HelveticaNeueLT Pro 55 Roman"/>
          <w:b/>
          <w:bCs/>
          <w:u w:val="single"/>
        </w:rPr>
        <w:lastRenderedPageBreak/>
        <w:t>Email 1: Walking Group Introduction &amp; Save the Date</w:t>
      </w:r>
    </w:p>
    <w:p w14:paraId="3B139628" w14:textId="77777777" w:rsidR="005464D9" w:rsidRDefault="005464D9" w:rsidP="005464D9">
      <w:pPr>
        <w:rPr>
          <w:rFonts w:ascii="HelveticaNeueLT Pro 55 Roman" w:hAnsi="HelveticaNeueLT Pro 55 Roman"/>
        </w:rPr>
      </w:pPr>
    </w:p>
    <w:p w14:paraId="79744E46" w14:textId="77777777" w:rsidR="005464D9" w:rsidRPr="005464D9" w:rsidRDefault="005464D9" w:rsidP="005464D9">
      <w:pPr>
        <w:rPr>
          <w:rFonts w:ascii="HelveticaNeueLT Pro 55 Roman" w:hAnsi="HelveticaNeueLT Pro 55 Roman"/>
        </w:rPr>
      </w:pPr>
      <w:r>
        <w:rPr>
          <w:rFonts w:ascii="HelveticaNeueLT Pro 55 Roman" w:hAnsi="HelveticaNeueLT Pro 55 Roman"/>
        </w:rPr>
        <w:t>[</w:t>
      </w:r>
      <w:r w:rsidRPr="005464D9">
        <w:rPr>
          <w:rFonts w:ascii="HelveticaNeueLT Pro 55 Roman" w:hAnsi="HelveticaNeueLT Pro 55 Roman"/>
        </w:rPr>
        <w:t>Subject Line:</w:t>
      </w:r>
      <w:r>
        <w:rPr>
          <w:rFonts w:ascii="HelveticaNeueLT Pro 55 Roman" w:hAnsi="HelveticaNeueLT Pro 55 Roman"/>
        </w:rPr>
        <w:t>]</w:t>
      </w:r>
      <w:r w:rsidRPr="005464D9">
        <w:rPr>
          <w:rFonts w:ascii="HelveticaNeueLT Pro 55 Roman" w:hAnsi="HelveticaNeueLT Pro 55 Roman"/>
        </w:rPr>
        <w:t xml:space="preserve"> We’re stepping up for [Georgia/our] students. You in?</w:t>
      </w:r>
    </w:p>
    <w:p w14:paraId="7DEBDA26" w14:textId="77777777" w:rsidR="005464D9" w:rsidRPr="005464D9" w:rsidRDefault="005464D9" w:rsidP="005464D9">
      <w:pPr>
        <w:rPr>
          <w:rFonts w:ascii="HelveticaNeueLT Pro 55 Roman" w:hAnsi="HelveticaNeueLT Pro 55 Roman"/>
        </w:rPr>
      </w:pPr>
    </w:p>
    <w:p w14:paraId="5C1CD46C" w14:textId="77777777" w:rsidR="005464D9" w:rsidRPr="005464D9" w:rsidRDefault="005464D9" w:rsidP="005464D9">
      <w:pPr>
        <w:rPr>
          <w:rFonts w:ascii="HelveticaNeueLT Pro 55 Roman" w:hAnsi="HelveticaNeueLT Pro 55 Roman"/>
        </w:rPr>
      </w:pPr>
      <w:r>
        <w:rPr>
          <w:rFonts w:ascii="HelveticaNeueLT Pro 55 Roman" w:hAnsi="HelveticaNeueLT Pro 55 Roman"/>
        </w:rPr>
        <w:t>[</w:t>
      </w:r>
      <w:r w:rsidRPr="005464D9">
        <w:rPr>
          <w:rFonts w:ascii="HelveticaNeueLT Pro 55 Roman" w:hAnsi="HelveticaNeueLT Pro 55 Roman"/>
        </w:rPr>
        <w:t>Body:</w:t>
      </w:r>
      <w:r>
        <w:rPr>
          <w:rFonts w:ascii="HelveticaNeueLT Pro 55 Roman" w:hAnsi="HelveticaNeueLT Pro 55 Roman"/>
        </w:rPr>
        <w:t>]</w:t>
      </w:r>
    </w:p>
    <w:p w14:paraId="590E0D5F" w14:textId="77777777" w:rsidR="005464D9" w:rsidRPr="005464D9" w:rsidRDefault="005464D9" w:rsidP="005464D9">
      <w:pPr>
        <w:rPr>
          <w:rFonts w:ascii="HelveticaNeueLT Pro 55 Roman" w:hAnsi="HelveticaNeueLT Pro 55 Roman"/>
          <w:b/>
          <w:bCs/>
        </w:rPr>
      </w:pPr>
      <w:r w:rsidRPr="005464D9">
        <w:rPr>
          <w:rFonts w:ascii="HelveticaNeueLT Pro 55 Roman" w:hAnsi="HelveticaNeueLT Pro 55 Roman"/>
          <w:b/>
          <w:bCs/>
        </w:rPr>
        <w:t>Are you ready to step up for Georgia students?</w:t>
      </w:r>
    </w:p>
    <w:p w14:paraId="0B23E30F" w14:textId="77777777" w:rsidR="005464D9" w:rsidRPr="005464D9" w:rsidRDefault="005464D9" w:rsidP="005464D9">
      <w:pPr>
        <w:rPr>
          <w:rFonts w:ascii="HelveticaNeueLT Pro 55 Roman" w:hAnsi="HelveticaNeueLT Pro 55 Roman"/>
        </w:rPr>
      </w:pPr>
    </w:p>
    <w:p w14:paraId="7ACA7F5A"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Dear [name],</w:t>
      </w:r>
    </w:p>
    <w:p w14:paraId="458495C8" w14:textId="77777777" w:rsidR="005464D9" w:rsidRPr="005464D9" w:rsidRDefault="005464D9" w:rsidP="005464D9">
      <w:pPr>
        <w:rPr>
          <w:rFonts w:ascii="HelveticaNeueLT Pro 55 Roman" w:hAnsi="HelveticaNeueLT Pro 55 Roman"/>
        </w:rPr>
      </w:pPr>
    </w:p>
    <w:p w14:paraId="0A72FDB0"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Seeing the commitment that colleagues like you show day in and day out makes me extremely proud to be [title] of [organization name]. It also makes me excited to share opportunities that can help us all improve our well-being, while giving back to Georgia youth. The Jump Shot for Health Challenge provides an opportunity for us all to make a difference at [Title 1 schools/our school]—just by taking a walk.</w:t>
      </w:r>
    </w:p>
    <w:p w14:paraId="787B0F38" w14:textId="77777777" w:rsidR="005464D9" w:rsidRPr="005464D9" w:rsidRDefault="005464D9" w:rsidP="005464D9">
      <w:pPr>
        <w:rPr>
          <w:rFonts w:ascii="HelveticaNeueLT Pro 55 Roman" w:hAnsi="HelveticaNeueLT Pro 55 Roman"/>
        </w:rPr>
      </w:pPr>
    </w:p>
    <w:p w14:paraId="2403BFB9" w14:textId="26A81042" w:rsidR="005464D9" w:rsidRPr="005464D9" w:rsidRDefault="005464D9" w:rsidP="005464D9">
      <w:pPr>
        <w:rPr>
          <w:rFonts w:ascii="HelveticaNeueLT Pro 55 Roman" w:hAnsi="HelveticaNeueLT Pro 55 Roman"/>
        </w:rPr>
      </w:pPr>
      <w:r w:rsidRPr="03D1FAD5">
        <w:rPr>
          <w:rFonts w:ascii="HelveticaNeueLT Pro 55 Roman" w:hAnsi="HelveticaNeueLT Pro 55 Roman"/>
          <w:b/>
          <w:bCs/>
        </w:rPr>
        <w:t xml:space="preserve">What is the Jump Shot for Health Challenge: </w:t>
      </w:r>
      <w:r w:rsidRPr="03D1FAD5">
        <w:rPr>
          <w:rFonts w:ascii="HelveticaNeueLT Pro 55 Roman" w:hAnsi="HelveticaNeueLT Pro 55 Roman"/>
        </w:rPr>
        <w:t xml:space="preserve">Jump Shot for Health is a four-part steps challenge aimed at fostering participation in the </w:t>
      </w:r>
      <w:r w:rsidRPr="03D1FAD5">
        <w:rPr>
          <w:rFonts w:ascii="HelveticaNeueLT Pro 55 Roman" w:hAnsi="HelveticaNeueLT Pro 55 Roman"/>
          <w:i/>
          <w:iCs/>
        </w:rPr>
        <w:t>Be Well SHBP®</w:t>
      </w:r>
      <w:r w:rsidRPr="03D1FAD5">
        <w:rPr>
          <w:rFonts w:ascii="HelveticaNeueLT Pro 55 Roman" w:hAnsi="HelveticaNeueLT Pro 55 Roman"/>
        </w:rPr>
        <w:t xml:space="preserve"> well-being program and encouraging physical and mental well-being through increased movement. Created with Georgia in mind, this program will inspire physical activity, promote healthy interactive space for participants to track their daily steps progress, and compete against other teams for the chance to support a Title 1 school in your community. Visit Bewell</w:t>
      </w:r>
      <w:del w:id="0" w:author="Erin Jennings" w:date="2024-10-29T02:08:00Z">
        <w:r w:rsidRPr="03D1FAD5" w:rsidDel="005464D9">
          <w:rPr>
            <w:rFonts w:ascii="HelveticaNeueLT Pro 55 Roman" w:hAnsi="HelveticaNeueLT Pro 55 Roman"/>
          </w:rPr>
          <w:delText>.</w:delText>
        </w:r>
      </w:del>
      <w:r w:rsidRPr="03D1FAD5">
        <w:rPr>
          <w:rFonts w:ascii="HelveticaNeueLT Pro 55 Roman" w:hAnsi="HelveticaNeueLT Pro 55 Roman"/>
        </w:rPr>
        <w:t>shbp.com/jump</w:t>
      </w:r>
      <w:r w:rsidR="003D3AA4" w:rsidRPr="03D1FAD5">
        <w:rPr>
          <w:rFonts w:ascii="HelveticaNeueLT Pro 55 Roman" w:hAnsi="HelveticaNeueLT Pro 55 Roman"/>
        </w:rPr>
        <w:t>-</w:t>
      </w:r>
      <w:r w:rsidRPr="03D1FAD5">
        <w:rPr>
          <w:rFonts w:ascii="HelveticaNeueLT Pro 55 Roman" w:hAnsi="HelveticaNeueLT Pro 55 Roman"/>
        </w:rPr>
        <w:t>shot-for-health to learn more.</w:t>
      </w:r>
    </w:p>
    <w:p w14:paraId="3EDED0BB" w14:textId="77777777" w:rsidR="005464D9" w:rsidRPr="005464D9" w:rsidRDefault="005464D9" w:rsidP="005464D9">
      <w:pPr>
        <w:rPr>
          <w:rFonts w:ascii="HelveticaNeueLT Pro 55 Roman" w:hAnsi="HelveticaNeueLT Pro 55 Roman"/>
        </w:rPr>
      </w:pPr>
    </w:p>
    <w:p w14:paraId="04FA7C70"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b/>
          <w:bCs/>
        </w:rPr>
        <w:t>Why it’s important for you</w:t>
      </w:r>
      <w:r w:rsidRPr="005464D9">
        <w:rPr>
          <w:rFonts w:ascii="HelveticaNeueLT Pro 55 Roman" w:hAnsi="HelveticaNeueLT Pro 55 Roman"/>
        </w:rPr>
        <w:t>: Since most of us spend about a third of our waking hours at work, we have a chance to move in a healthier direction, together.</w:t>
      </w:r>
    </w:p>
    <w:p w14:paraId="18849AC0" w14:textId="77777777" w:rsidR="005464D9" w:rsidRPr="005464D9" w:rsidRDefault="005464D9" w:rsidP="005464D9">
      <w:pPr>
        <w:rPr>
          <w:rFonts w:ascii="HelveticaNeueLT Pro 55 Roman" w:hAnsi="HelveticaNeueLT Pro 55 Roman"/>
        </w:rPr>
      </w:pPr>
    </w:p>
    <w:p w14:paraId="323164DC"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b/>
          <w:bCs/>
        </w:rPr>
        <w:t xml:space="preserve">What we’re doing to support Jump Shot for Health school teams: </w:t>
      </w:r>
      <w:r w:rsidRPr="005464D9">
        <w:rPr>
          <w:rFonts w:ascii="HelveticaNeueLT Pro 55 Roman" w:hAnsi="HelveticaNeueLT Pro 55 Roman"/>
        </w:rPr>
        <w:t>On [date], we’re launching walking groups to keep each other motivated, engaged, and accountable.</w:t>
      </w:r>
    </w:p>
    <w:p w14:paraId="2BF70CBD" w14:textId="77777777" w:rsidR="005464D9" w:rsidRPr="005464D9" w:rsidRDefault="005464D9" w:rsidP="005464D9">
      <w:pPr>
        <w:rPr>
          <w:rFonts w:ascii="HelveticaNeueLT Pro 55 Roman" w:hAnsi="HelveticaNeueLT Pro 55 Roman"/>
        </w:rPr>
      </w:pPr>
    </w:p>
    <w:p w14:paraId="3FB066B5"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I’d like to invite you to join me and our colleagues as we help [Georgia schools/our school] while moving toward a healthier, more connected workplace together. If you haven’t already joined the challenge in the Sharecare app, we’ll help get you set up at our first walking group meet-up.</w:t>
      </w:r>
    </w:p>
    <w:p w14:paraId="6D61027F" w14:textId="77777777" w:rsidR="005464D9" w:rsidRPr="005464D9" w:rsidRDefault="005464D9" w:rsidP="005464D9">
      <w:pPr>
        <w:rPr>
          <w:rFonts w:ascii="HelveticaNeueLT Pro 55 Roman" w:hAnsi="HelveticaNeueLT Pro 55 Roman"/>
        </w:rPr>
      </w:pPr>
    </w:p>
    <w:p w14:paraId="3DA9ACAF" w14:textId="77777777" w:rsidR="005464D9" w:rsidRPr="005464D9" w:rsidRDefault="005464D9" w:rsidP="005464D9">
      <w:pPr>
        <w:rPr>
          <w:rFonts w:ascii="HelveticaNeueLT Pro 55 Roman" w:hAnsi="HelveticaNeueLT Pro 55 Roman"/>
          <w:b/>
          <w:bCs/>
        </w:rPr>
      </w:pPr>
      <w:r w:rsidRPr="005464D9">
        <w:rPr>
          <w:rFonts w:ascii="HelveticaNeueLT Pro 55 Roman" w:hAnsi="HelveticaNeueLT Pro 55 Roman"/>
          <w:b/>
          <w:bCs/>
        </w:rPr>
        <w:t>Walking Group Kickoff</w:t>
      </w:r>
    </w:p>
    <w:p w14:paraId="31529ACE" w14:textId="77777777" w:rsidR="005464D9" w:rsidRPr="005464D9" w:rsidRDefault="005464D9" w:rsidP="005464D9">
      <w:pPr>
        <w:rPr>
          <w:rFonts w:ascii="HelveticaNeueLT Pro 55 Roman" w:hAnsi="HelveticaNeueLT Pro 55 Roman"/>
          <w:b/>
          <w:bCs/>
        </w:rPr>
      </w:pPr>
      <w:r w:rsidRPr="005464D9">
        <w:rPr>
          <w:rFonts w:ascii="HelveticaNeueLT Pro 55 Roman" w:hAnsi="HelveticaNeueLT Pro 55 Roman"/>
          <w:b/>
          <w:bCs/>
        </w:rPr>
        <w:t>Date:</w:t>
      </w:r>
    </w:p>
    <w:p w14:paraId="49099386" w14:textId="77777777" w:rsidR="005464D9" w:rsidRPr="005464D9" w:rsidRDefault="005464D9" w:rsidP="005464D9">
      <w:pPr>
        <w:rPr>
          <w:rFonts w:ascii="HelveticaNeueLT Pro 55 Roman" w:hAnsi="HelveticaNeueLT Pro 55 Roman"/>
          <w:b/>
          <w:bCs/>
        </w:rPr>
      </w:pPr>
      <w:r w:rsidRPr="005464D9">
        <w:rPr>
          <w:rFonts w:ascii="HelveticaNeueLT Pro 55 Roman" w:hAnsi="HelveticaNeueLT Pro 55 Roman"/>
          <w:b/>
          <w:bCs/>
        </w:rPr>
        <w:t>Time to Time</w:t>
      </w:r>
    </w:p>
    <w:p w14:paraId="0F6D487C"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b/>
          <w:bCs/>
        </w:rPr>
        <w:t>Location:</w:t>
      </w:r>
    </w:p>
    <w:p w14:paraId="6E82777D" w14:textId="77777777" w:rsidR="005464D9" w:rsidRPr="005464D9" w:rsidRDefault="005464D9" w:rsidP="005464D9">
      <w:pPr>
        <w:rPr>
          <w:rFonts w:ascii="HelveticaNeueLT Pro 55 Roman" w:hAnsi="HelveticaNeueLT Pro 55 Roman"/>
        </w:rPr>
      </w:pPr>
    </w:p>
    <w:p w14:paraId="1E2EEA54"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Thank you for your commitment—I hope to see you on the leaderboard!</w:t>
      </w:r>
    </w:p>
    <w:p w14:paraId="08E04BFF" w14:textId="77777777" w:rsidR="005464D9" w:rsidRDefault="005464D9">
      <w:pPr>
        <w:rPr>
          <w:rFonts w:ascii="HelveticaNeueLT Pro 55 Roman" w:hAnsi="HelveticaNeueLT Pro 55 Roman"/>
        </w:rPr>
      </w:pPr>
    </w:p>
    <w:p w14:paraId="1FD020F3" w14:textId="77777777" w:rsidR="005464D9" w:rsidRDefault="005464D9">
      <w:pPr>
        <w:rPr>
          <w:rFonts w:ascii="HelveticaNeueLT Pro 55 Roman" w:hAnsi="HelveticaNeueLT Pro 55 Roman"/>
        </w:rPr>
      </w:pPr>
      <w:r>
        <w:rPr>
          <w:rFonts w:ascii="HelveticaNeueLT Pro 55 Roman" w:hAnsi="HelveticaNeueLT Pro 55 Roman"/>
        </w:rPr>
        <w:t>[Your name]</w:t>
      </w:r>
      <w:r>
        <w:rPr>
          <w:rFonts w:ascii="HelveticaNeueLT Pro 55 Roman" w:hAnsi="HelveticaNeueLT Pro 55 Roman"/>
        </w:rPr>
        <w:br w:type="page"/>
      </w:r>
    </w:p>
    <w:p w14:paraId="0E8CBD4F" w14:textId="77777777" w:rsidR="005464D9" w:rsidRDefault="005464D9" w:rsidP="005464D9">
      <w:pPr>
        <w:rPr>
          <w:rFonts w:ascii="HelveticaNeueLT Pro 55 Roman" w:hAnsi="HelveticaNeueLT Pro 55 Roman"/>
        </w:rPr>
      </w:pPr>
      <w:r>
        <w:rPr>
          <w:rFonts w:ascii="HelveticaNeueLT Pro 55 Roman" w:hAnsi="HelveticaNeueLT Pro 55 Roman"/>
          <w:b/>
          <w:bCs/>
          <w:u w:val="single"/>
        </w:rPr>
        <w:lastRenderedPageBreak/>
        <w:t>Newsletter Blurb</w:t>
      </w:r>
    </w:p>
    <w:p w14:paraId="48472790" w14:textId="77777777" w:rsidR="005464D9" w:rsidRDefault="005464D9" w:rsidP="005464D9">
      <w:pPr>
        <w:rPr>
          <w:rFonts w:ascii="HelveticaNeueLT Pro 55 Roman" w:hAnsi="HelveticaNeueLT Pro 55 Roman"/>
        </w:rPr>
      </w:pPr>
    </w:p>
    <w:p w14:paraId="6CC58B10" w14:textId="77777777" w:rsidR="005464D9" w:rsidRPr="005464D9" w:rsidRDefault="005464D9" w:rsidP="005464D9">
      <w:pPr>
        <w:rPr>
          <w:rFonts w:ascii="HelveticaNeueLT Pro 55 Roman" w:hAnsi="HelveticaNeueLT Pro 55 Roman"/>
          <w:b/>
          <w:bCs/>
        </w:rPr>
      </w:pPr>
      <w:r w:rsidRPr="005464D9">
        <w:rPr>
          <w:rFonts w:ascii="HelveticaNeueLT Pro 55 Roman" w:hAnsi="HelveticaNeueLT Pro 55 Roman"/>
          <w:b/>
          <w:bCs/>
        </w:rPr>
        <w:t>THE JUMP SHOT FOR HEALTH PRE-SEASON DRAFT IS ON!</w:t>
      </w:r>
    </w:p>
    <w:p w14:paraId="7174D727" w14:textId="77777777" w:rsidR="005464D9" w:rsidRPr="005464D9" w:rsidRDefault="005464D9" w:rsidP="005464D9">
      <w:pPr>
        <w:rPr>
          <w:rFonts w:ascii="HelveticaNeueLT Pro 55 Roman" w:hAnsi="HelveticaNeueLT Pro 55 Roman"/>
        </w:rPr>
      </w:pPr>
    </w:p>
    <w:p w14:paraId="2A6ED434"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WE’RE STEPPING UP FOR GEORGIA STUDENTS. YOU IN?</w:t>
      </w:r>
    </w:p>
    <w:p w14:paraId="78CF8B0E" w14:textId="77777777" w:rsidR="005464D9" w:rsidRPr="005464D9" w:rsidRDefault="005464D9" w:rsidP="005464D9">
      <w:pPr>
        <w:rPr>
          <w:rFonts w:ascii="HelveticaNeueLT Pro 55 Roman" w:hAnsi="HelveticaNeueLT Pro 55 Roman"/>
        </w:rPr>
      </w:pPr>
    </w:p>
    <w:p w14:paraId="4D1692D1"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The Jump Shot for Health steps challenge is coming soon, and we’re forming walking groups to help motivate each other and rally our team to the top of the leaderboard. Every step you take helps [one Georgia school/our school] get closer to winning a basketball court makeover and increases your odds of winning an individual prize. Join us at the walking group launch event to learn more and join the Jump Shot for Health Challenge.</w:t>
      </w:r>
    </w:p>
    <w:p w14:paraId="760B4A24" w14:textId="77777777" w:rsidR="005464D9" w:rsidRPr="005464D9" w:rsidRDefault="005464D9" w:rsidP="005464D9">
      <w:pPr>
        <w:rPr>
          <w:rFonts w:ascii="HelveticaNeueLT Pro 55 Roman" w:hAnsi="HelveticaNeueLT Pro 55 Roman"/>
        </w:rPr>
      </w:pPr>
    </w:p>
    <w:p w14:paraId="2A284EB3" w14:textId="77777777" w:rsidR="005464D9" w:rsidRPr="005464D9" w:rsidRDefault="005464D9" w:rsidP="005464D9">
      <w:pPr>
        <w:rPr>
          <w:rFonts w:ascii="HelveticaNeueLT Pro 55 Roman" w:hAnsi="HelveticaNeueLT Pro 55 Roman"/>
          <w:b/>
          <w:bCs/>
        </w:rPr>
      </w:pPr>
      <w:r w:rsidRPr="005464D9">
        <w:rPr>
          <w:rFonts w:ascii="HelveticaNeueLT Pro 55 Roman" w:hAnsi="HelveticaNeueLT Pro 55 Roman"/>
          <w:b/>
          <w:bCs/>
        </w:rPr>
        <w:t>[Date]</w:t>
      </w:r>
    </w:p>
    <w:p w14:paraId="675FFA2C" w14:textId="77777777" w:rsidR="005464D9" w:rsidRPr="005464D9" w:rsidRDefault="005464D9" w:rsidP="005464D9">
      <w:pPr>
        <w:rPr>
          <w:rFonts w:ascii="HelveticaNeueLT Pro 55 Roman" w:hAnsi="HelveticaNeueLT Pro 55 Roman"/>
          <w:b/>
          <w:bCs/>
        </w:rPr>
      </w:pPr>
      <w:r w:rsidRPr="005464D9">
        <w:rPr>
          <w:rFonts w:ascii="HelveticaNeueLT Pro 55 Roman" w:hAnsi="HelveticaNeueLT Pro 55 Roman"/>
          <w:b/>
          <w:bCs/>
        </w:rPr>
        <w:t>[Time]</w:t>
      </w:r>
    </w:p>
    <w:p w14:paraId="680D5F52" w14:textId="77777777" w:rsidR="005464D9" w:rsidRPr="005464D9" w:rsidRDefault="005464D9" w:rsidP="005464D9">
      <w:pPr>
        <w:rPr>
          <w:rFonts w:ascii="HelveticaNeueLT Pro 55 Roman" w:hAnsi="HelveticaNeueLT Pro 55 Roman"/>
          <w:b/>
          <w:bCs/>
        </w:rPr>
      </w:pPr>
      <w:r w:rsidRPr="005464D9">
        <w:rPr>
          <w:rFonts w:ascii="HelveticaNeueLT Pro 55 Roman" w:hAnsi="HelveticaNeueLT Pro 55 Roman"/>
          <w:b/>
          <w:bCs/>
        </w:rPr>
        <w:t>[Location]</w:t>
      </w:r>
    </w:p>
    <w:p w14:paraId="640EB7DC" w14:textId="77777777" w:rsidR="005464D9" w:rsidRDefault="005464D9">
      <w:pPr>
        <w:rPr>
          <w:rFonts w:ascii="HelveticaNeueLT Pro 55 Roman" w:hAnsi="HelveticaNeueLT Pro 55 Roman"/>
        </w:rPr>
      </w:pPr>
      <w:r>
        <w:rPr>
          <w:rFonts w:ascii="HelveticaNeueLT Pro 55 Roman" w:hAnsi="HelveticaNeueLT Pro 55 Roman"/>
        </w:rPr>
        <w:br w:type="page"/>
      </w:r>
    </w:p>
    <w:p w14:paraId="23B0626B" w14:textId="77777777" w:rsidR="005464D9" w:rsidRDefault="005464D9" w:rsidP="005464D9">
      <w:pPr>
        <w:rPr>
          <w:rFonts w:ascii="HelveticaNeueLT Pro 55 Roman" w:hAnsi="HelveticaNeueLT Pro 55 Roman"/>
        </w:rPr>
      </w:pPr>
      <w:r>
        <w:rPr>
          <w:rFonts w:ascii="HelveticaNeueLT Pro 55 Roman" w:hAnsi="HelveticaNeueLT Pro 55 Roman"/>
          <w:b/>
          <w:bCs/>
          <w:u w:val="single"/>
        </w:rPr>
        <w:lastRenderedPageBreak/>
        <w:t>Email 2: The Reminder</w:t>
      </w:r>
    </w:p>
    <w:p w14:paraId="40BC6123" w14:textId="77777777" w:rsidR="005464D9" w:rsidRDefault="005464D9" w:rsidP="005464D9">
      <w:pPr>
        <w:rPr>
          <w:rFonts w:ascii="HelveticaNeueLT Pro 55 Roman" w:hAnsi="HelveticaNeueLT Pro 55 Roman"/>
        </w:rPr>
      </w:pPr>
    </w:p>
    <w:p w14:paraId="15E75362" w14:textId="77777777" w:rsidR="005464D9" w:rsidRPr="005464D9" w:rsidRDefault="005464D9" w:rsidP="005464D9">
      <w:pPr>
        <w:rPr>
          <w:rFonts w:ascii="HelveticaNeueLT Pro 55 Roman" w:hAnsi="HelveticaNeueLT Pro 55 Roman"/>
        </w:rPr>
      </w:pPr>
      <w:r>
        <w:rPr>
          <w:rFonts w:ascii="HelveticaNeueLT Pro 55 Roman" w:hAnsi="HelveticaNeueLT Pro 55 Roman"/>
        </w:rPr>
        <w:t>[</w:t>
      </w:r>
      <w:r w:rsidRPr="005464D9">
        <w:rPr>
          <w:rFonts w:ascii="HelveticaNeueLT Pro 55 Roman" w:hAnsi="HelveticaNeueLT Pro 55 Roman"/>
        </w:rPr>
        <w:t>Subject Line:</w:t>
      </w:r>
      <w:r>
        <w:rPr>
          <w:rFonts w:ascii="HelveticaNeueLT Pro 55 Roman" w:hAnsi="HelveticaNeueLT Pro 55 Roman"/>
        </w:rPr>
        <w:t xml:space="preserve">] </w:t>
      </w:r>
      <w:r w:rsidRPr="005464D9">
        <w:rPr>
          <w:rFonts w:ascii="HelveticaNeueLT Pro 55 Roman" w:hAnsi="HelveticaNeueLT Pro 55 Roman"/>
        </w:rPr>
        <w:t>One week until we start walking toward a healthier [school/worksite name]</w:t>
      </w:r>
    </w:p>
    <w:p w14:paraId="66769E02" w14:textId="77777777" w:rsidR="005464D9" w:rsidRPr="005464D9" w:rsidRDefault="005464D9" w:rsidP="005464D9">
      <w:pPr>
        <w:rPr>
          <w:rFonts w:ascii="HelveticaNeueLT Pro 55 Roman" w:hAnsi="HelveticaNeueLT Pro 55 Roman"/>
        </w:rPr>
      </w:pPr>
    </w:p>
    <w:p w14:paraId="6F989089" w14:textId="77777777" w:rsidR="005464D9" w:rsidRPr="005464D9" w:rsidRDefault="005464D9" w:rsidP="005464D9">
      <w:pPr>
        <w:rPr>
          <w:rFonts w:ascii="HelveticaNeueLT Pro 55 Roman" w:hAnsi="HelveticaNeueLT Pro 55 Roman"/>
        </w:rPr>
      </w:pPr>
      <w:r>
        <w:rPr>
          <w:rFonts w:ascii="HelveticaNeueLT Pro 55 Roman" w:hAnsi="HelveticaNeueLT Pro 55 Roman"/>
        </w:rPr>
        <w:t>[</w:t>
      </w:r>
      <w:r w:rsidRPr="005464D9">
        <w:rPr>
          <w:rFonts w:ascii="HelveticaNeueLT Pro 55 Roman" w:hAnsi="HelveticaNeueLT Pro 55 Roman"/>
        </w:rPr>
        <w:t>Body:</w:t>
      </w:r>
      <w:r>
        <w:rPr>
          <w:rFonts w:ascii="HelveticaNeueLT Pro 55 Roman" w:hAnsi="HelveticaNeueLT Pro 55 Roman"/>
        </w:rPr>
        <w:t>]</w:t>
      </w:r>
    </w:p>
    <w:p w14:paraId="4AEDC17E" w14:textId="77777777" w:rsidR="005464D9" w:rsidRPr="005464D9" w:rsidRDefault="005464D9" w:rsidP="005464D9">
      <w:pPr>
        <w:rPr>
          <w:rFonts w:ascii="HelveticaNeueLT Pro 55 Roman" w:hAnsi="HelveticaNeueLT Pro 55 Roman"/>
          <w:b/>
          <w:bCs/>
        </w:rPr>
      </w:pPr>
      <w:r w:rsidRPr="005464D9">
        <w:rPr>
          <w:rFonts w:ascii="HelveticaNeueLT Pro 55 Roman" w:hAnsi="HelveticaNeueLT Pro 55 Roman"/>
          <w:b/>
          <w:bCs/>
        </w:rPr>
        <w:t>IT’S MORE THAN A WALK.</w:t>
      </w:r>
    </w:p>
    <w:p w14:paraId="1E24E401" w14:textId="77777777" w:rsidR="005464D9" w:rsidRPr="005464D9" w:rsidRDefault="005464D9" w:rsidP="005464D9">
      <w:pPr>
        <w:rPr>
          <w:rFonts w:ascii="HelveticaNeueLT Pro 55 Roman" w:hAnsi="HelveticaNeueLT Pro 55 Roman"/>
          <w:b/>
          <w:bCs/>
        </w:rPr>
      </w:pPr>
      <w:r w:rsidRPr="005464D9">
        <w:rPr>
          <w:rFonts w:ascii="HelveticaNeueLT Pro 55 Roman" w:hAnsi="HelveticaNeueLT Pro 55 Roman"/>
          <w:b/>
          <w:bCs/>
        </w:rPr>
        <w:t>IT’S A MOVEMENT.</w:t>
      </w:r>
    </w:p>
    <w:p w14:paraId="084BBD0E" w14:textId="77777777" w:rsidR="005464D9" w:rsidRPr="005464D9" w:rsidRDefault="005464D9" w:rsidP="005464D9">
      <w:pPr>
        <w:rPr>
          <w:rFonts w:ascii="HelveticaNeueLT Pro 55 Roman" w:hAnsi="HelveticaNeueLT Pro 55 Roman"/>
          <w:b/>
          <w:bCs/>
        </w:rPr>
      </w:pPr>
    </w:p>
    <w:p w14:paraId="5CA06886" w14:textId="77777777" w:rsidR="005464D9" w:rsidRPr="005464D9" w:rsidRDefault="005464D9" w:rsidP="005464D9">
      <w:pPr>
        <w:rPr>
          <w:rFonts w:ascii="HelveticaNeueLT Pro 55 Roman" w:hAnsi="HelveticaNeueLT Pro 55 Roman"/>
          <w:b/>
          <w:bCs/>
        </w:rPr>
      </w:pPr>
      <w:r w:rsidRPr="005464D9">
        <w:rPr>
          <w:rFonts w:ascii="HelveticaNeueLT Pro 55 Roman" w:hAnsi="HelveticaNeueLT Pro 55 Roman"/>
          <w:b/>
          <w:bCs/>
        </w:rPr>
        <w:t>Don’t miss the chance to step up for [Georgia/our] students.</w:t>
      </w:r>
    </w:p>
    <w:p w14:paraId="10D6BD7E" w14:textId="77777777" w:rsidR="005464D9" w:rsidRPr="005464D9" w:rsidRDefault="005464D9" w:rsidP="005464D9">
      <w:pPr>
        <w:rPr>
          <w:rFonts w:ascii="HelveticaNeueLT Pro 55 Roman" w:hAnsi="HelveticaNeueLT Pro 55 Roman"/>
        </w:rPr>
      </w:pPr>
    </w:p>
    <w:p w14:paraId="193031F7"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Join us at the Jump Shot for Health walking group event to learn more and get drafted to your JSFH team.</w:t>
      </w:r>
    </w:p>
    <w:p w14:paraId="68F98421" w14:textId="77777777" w:rsidR="005464D9" w:rsidRPr="005464D9" w:rsidRDefault="005464D9" w:rsidP="005464D9">
      <w:pPr>
        <w:rPr>
          <w:rFonts w:ascii="HelveticaNeueLT Pro 55 Roman" w:hAnsi="HelveticaNeueLT Pro 55 Roman"/>
        </w:rPr>
      </w:pPr>
    </w:p>
    <w:p w14:paraId="474ED70E"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[Date]</w:t>
      </w:r>
    </w:p>
    <w:p w14:paraId="369D1199"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[Time]</w:t>
      </w:r>
    </w:p>
    <w:p w14:paraId="42B8E86F"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[Location]</w:t>
      </w:r>
    </w:p>
    <w:p w14:paraId="4AB9B999" w14:textId="77777777" w:rsidR="005464D9" w:rsidRPr="005464D9" w:rsidRDefault="005464D9" w:rsidP="005464D9">
      <w:pPr>
        <w:rPr>
          <w:rFonts w:ascii="HelveticaNeueLT Pro 55 Roman" w:hAnsi="HelveticaNeueLT Pro 55 Roman"/>
        </w:rPr>
      </w:pPr>
    </w:p>
    <w:p w14:paraId="5212032A"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w:t>
      </w:r>
    </w:p>
    <w:p w14:paraId="18104145" w14:textId="18847DDC" w:rsidR="005464D9" w:rsidRPr="005464D9" w:rsidRDefault="005464D9" w:rsidP="005464D9">
      <w:pPr>
        <w:rPr>
          <w:rFonts w:ascii="HelveticaNeueLT Pro 55 Roman" w:hAnsi="HelveticaNeueLT Pro 55 Roman"/>
        </w:rPr>
      </w:pPr>
      <w:r w:rsidRPr="03D1FAD5">
        <w:rPr>
          <w:rFonts w:ascii="HelveticaNeueLT Pro 55 Roman" w:hAnsi="HelveticaNeueLT Pro 55 Roman"/>
          <w:b/>
          <w:bCs/>
        </w:rPr>
        <w:t xml:space="preserve">What is the Jump Shot for Health Challenge: </w:t>
      </w:r>
      <w:r w:rsidRPr="03D1FAD5">
        <w:rPr>
          <w:rFonts w:ascii="HelveticaNeueLT Pro 55 Roman" w:hAnsi="HelveticaNeueLT Pro 55 Roman"/>
        </w:rPr>
        <w:t xml:space="preserve">Jump Shot for Health is a four-part steps challenge aimed at fostering participation in the </w:t>
      </w:r>
      <w:r w:rsidRPr="03D1FAD5">
        <w:rPr>
          <w:rFonts w:ascii="HelveticaNeueLT Pro 55 Roman" w:hAnsi="HelveticaNeueLT Pro 55 Roman"/>
          <w:i/>
          <w:iCs/>
        </w:rPr>
        <w:t>Be Well SHBP®</w:t>
      </w:r>
      <w:r w:rsidRPr="03D1FAD5">
        <w:rPr>
          <w:rFonts w:ascii="HelveticaNeueLT Pro 55 Roman" w:hAnsi="HelveticaNeueLT Pro 55 Roman"/>
        </w:rPr>
        <w:t xml:space="preserve"> well-being program and encouraging physical and mental well-being through increased movement. Created with Georgia in mind, this program will inspire physical activity, promote healthy interactive space for participants to track their daily steps progress, and compete against other teams for the chance to support a Title 1 school in your community. Visit Bewell</w:t>
      </w:r>
      <w:del w:id="1" w:author="Erin Jennings" w:date="2024-10-29T02:09:00Z">
        <w:r w:rsidRPr="03D1FAD5" w:rsidDel="005464D9">
          <w:rPr>
            <w:rFonts w:ascii="HelveticaNeueLT Pro 55 Roman" w:hAnsi="HelveticaNeueLT Pro 55 Roman"/>
          </w:rPr>
          <w:delText>.</w:delText>
        </w:r>
      </w:del>
      <w:r w:rsidRPr="03D1FAD5">
        <w:rPr>
          <w:rFonts w:ascii="HelveticaNeueLT Pro 55 Roman" w:hAnsi="HelveticaNeueLT Pro 55 Roman"/>
        </w:rPr>
        <w:t>shbp.com/jump</w:t>
      </w:r>
      <w:r w:rsidR="003D3AA4" w:rsidRPr="03D1FAD5">
        <w:rPr>
          <w:rFonts w:ascii="HelveticaNeueLT Pro 55 Roman" w:hAnsi="HelveticaNeueLT Pro 55 Roman"/>
        </w:rPr>
        <w:t>-</w:t>
      </w:r>
      <w:r w:rsidRPr="03D1FAD5">
        <w:rPr>
          <w:rFonts w:ascii="HelveticaNeueLT Pro 55 Roman" w:hAnsi="HelveticaNeueLT Pro 55 Roman"/>
        </w:rPr>
        <w:t>shot-for-health to learn more.</w:t>
      </w:r>
    </w:p>
    <w:p w14:paraId="42A4B3D5" w14:textId="77777777" w:rsidR="005464D9" w:rsidRPr="005464D9" w:rsidRDefault="005464D9" w:rsidP="005464D9">
      <w:pPr>
        <w:rPr>
          <w:rFonts w:ascii="HelveticaNeueLT Pro 55 Roman" w:hAnsi="HelveticaNeueLT Pro 55 Roman"/>
        </w:rPr>
      </w:pPr>
    </w:p>
    <w:p w14:paraId="4393BBF5"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b/>
          <w:bCs/>
        </w:rPr>
        <w:t>Why it’s important for you</w:t>
      </w:r>
      <w:r w:rsidRPr="005464D9">
        <w:rPr>
          <w:rFonts w:ascii="HelveticaNeueLT Pro 55 Roman" w:hAnsi="HelveticaNeueLT Pro 55 Roman"/>
        </w:rPr>
        <w:t>: Since most of us spend about a third of our waking hours at work, we have a chance to move in a healthier direction, together.</w:t>
      </w:r>
    </w:p>
    <w:p w14:paraId="159E8E15" w14:textId="77777777" w:rsidR="005464D9" w:rsidRPr="005464D9" w:rsidRDefault="005464D9" w:rsidP="005464D9">
      <w:pPr>
        <w:rPr>
          <w:rFonts w:ascii="HelveticaNeueLT Pro 55 Roman" w:hAnsi="HelveticaNeueLT Pro 55 Roman"/>
        </w:rPr>
      </w:pPr>
    </w:p>
    <w:p w14:paraId="7EBD7A91" w14:textId="77777777" w:rsidR="005464D9" w:rsidRDefault="005464D9" w:rsidP="005464D9">
      <w:pPr>
        <w:rPr>
          <w:rFonts w:ascii="HelveticaNeueLT Pro 55 Roman" w:hAnsi="HelveticaNeueLT Pro 55 Roman"/>
        </w:rPr>
      </w:pPr>
      <w:r w:rsidRPr="005464D9">
        <w:rPr>
          <w:rFonts w:ascii="HelveticaNeueLT Pro 55 Roman" w:hAnsi="HelveticaNeueLT Pro 55 Roman"/>
          <w:b/>
          <w:bCs/>
        </w:rPr>
        <w:t xml:space="preserve">What we’re doing to support Jump Shot for Health school teams: </w:t>
      </w:r>
      <w:r w:rsidRPr="005464D9">
        <w:rPr>
          <w:rFonts w:ascii="HelveticaNeueLT Pro 55 Roman" w:hAnsi="HelveticaNeueLT Pro 55 Roman"/>
        </w:rPr>
        <w:t>On [date], we’re launching walking groups to keep each other motivated, engaged, and accountable as we rally our team to the top of the leaderboard.</w:t>
      </w:r>
    </w:p>
    <w:p w14:paraId="4613FCB2" w14:textId="77777777" w:rsidR="005464D9" w:rsidRDefault="005464D9" w:rsidP="005464D9">
      <w:pPr>
        <w:rPr>
          <w:rFonts w:ascii="HelveticaNeueLT Pro 55 Roman" w:hAnsi="HelveticaNeueLT Pro 55 Roman"/>
        </w:rPr>
      </w:pPr>
    </w:p>
    <w:p w14:paraId="07D2016C" w14:textId="77777777" w:rsidR="005464D9" w:rsidRDefault="005464D9">
      <w:pPr>
        <w:rPr>
          <w:rFonts w:ascii="HelveticaNeueLT Pro 55 Roman" w:hAnsi="HelveticaNeueLT Pro 55 Roman"/>
        </w:rPr>
      </w:pPr>
      <w:r>
        <w:rPr>
          <w:rFonts w:ascii="HelveticaNeueLT Pro 55 Roman" w:hAnsi="HelveticaNeueLT Pro 55 Roman"/>
        </w:rPr>
        <w:br w:type="page"/>
      </w:r>
    </w:p>
    <w:p w14:paraId="1E8D4E06" w14:textId="77777777" w:rsidR="005464D9" w:rsidRDefault="005464D9" w:rsidP="005464D9">
      <w:pPr>
        <w:rPr>
          <w:rFonts w:ascii="HelveticaNeueLT Pro 55 Roman" w:hAnsi="HelveticaNeueLT Pro 55 Roman"/>
        </w:rPr>
      </w:pPr>
      <w:r>
        <w:rPr>
          <w:rFonts w:ascii="HelveticaNeueLT Pro 55 Roman" w:hAnsi="HelveticaNeueLT Pro 55 Roman"/>
          <w:b/>
          <w:bCs/>
          <w:u w:val="single"/>
        </w:rPr>
        <w:lastRenderedPageBreak/>
        <w:t>Email 3: Launch Day</w:t>
      </w:r>
    </w:p>
    <w:p w14:paraId="2DF70217" w14:textId="77777777" w:rsidR="005464D9" w:rsidRDefault="005464D9" w:rsidP="005464D9">
      <w:pPr>
        <w:rPr>
          <w:rFonts w:ascii="HelveticaNeueLT Pro 55 Roman" w:hAnsi="HelveticaNeueLT Pro 55 Roman"/>
        </w:rPr>
      </w:pPr>
    </w:p>
    <w:p w14:paraId="7817F1E3" w14:textId="77777777" w:rsidR="005464D9" w:rsidRPr="005464D9" w:rsidRDefault="005464D9" w:rsidP="005464D9">
      <w:pPr>
        <w:rPr>
          <w:rFonts w:ascii="HelveticaNeueLT Pro 55 Roman" w:hAnsi="HelveticaNeueLT Pro 55 Roman"/>
        </w:rPr>
      </w:pPr>
      <w:r>
        <w:rPr>
          <w:rFonts w:ascii="HelveticaNeueLT Pro 55 Roman" w:hAnsi="HelveticaNeueLT Pro 55 Roman"/>
        </w:rPr>
        <w:t>[</w:t>
      </w:r>
      <w:r w:rsidRPr="005464D9">
        <w:rPr>
          <w:rFonts w:ascii="HelveticaNeueLT Pro 55 Roman" w:hAnsi="HelveticaNeueLT Pro 55 Roman"/>
        </w:rPr>
        <w:t>Subject:</w:t>
      </w:r>
      <w:r>
        <w:rPr>
          <w:rFonts w:ascii="HelveticaNeueLT Pro 55 Roman" w:hAnsi="HelveticaNeueLT Pro 55 Roman"/>
        </w:rPr>
        <w:t xml:space="preserve">] </w:t>
      </w:r>
      <w:r w:rsidRPr="005464D9">
        <w:rPr>
          <w:rFonts w:ascii="HelveticaNeueLT Pro 55 Roman" w:hAnsi="HelveticaNeueLT Pro 55 Roman"/>
        </w:rPr>
        <w:t>Today’s the day! Don’t miss the Jump Shot for Health walking group launch event.</w:t>
      </w:r>
    </w:p>
    <w:p w14:paraId="49A780E2" w14:textId="77777777" w:rsidR="005464D9" w:rsidRPr="005464D9" w:rsidRDefault="005464D9" w:rsidP="005464D9">
      <w:pPr>
        <w:rPr>
          <w:rFonts w:ascii="HelveticaNeueLT Pro 55 Roman" w:hAnsi="HelveticaNeueLT Pro 55 Roman"/>
        </w:rPr>
      </w:pPr>
    </w:p>
    <w:p w14:paraId="3A083BD6" w14:textId="77777777" w:rsidR="005464D9" w:rsidRPr="005464D9" w:rsidRDefault="005464D9" w:rsidP="005464D9">
      <w:pPr>
        <w:rPr>
          <w:rFonts w:ascii="HelveticaNeueLT Pro 55 Roman" w:hAnsi="HelveticaNeueLT Pro 55 Roman"/>
        </w:rPr>
      </w:pPr>
      <w:r>
        <w:rPr>
          <w:rFonts w:ascii="HelveticaNeueLT Pro 55 Roman" w:hAnsi="HelveticaNeueLT Pro 55 Roman"/>
        </w:rPr>
        <w:t>[</w:t>
      </w:r>
      <w:r w:rsidRPr="005464D9">
        <w:rPr>
          <w:rFonts w:ascii="HelveticaNeueLT Pro 55 Roman" w:hAnsi="HelveticaNeueLT Pro 55 Roman"/>
        </w:rPr>
        <w:t>Body:</w:t>
      </w:r>
      <w:r>
        <w:rPr>
          <w:rFonts w:ascii="HelveticaNeueLT Pro 55 Roman" w:hAnsi="HelveticaNeueLT Pro 55 Roman"/>
        </w:rPr>
        <w:t>]</w:t>
      </w:r>
    </w:p>
    <w:p w14:paraId="68EC637F" w14:textId="77777777" w:rsidR="005464D9" w:rsidRPr="005464D9" w:rsidRDefault="005464D9" w:rsidP="005464D9">
      <w:pPr>
        <w:rPr>
          <w:rFonts w:ascii="HelveticaNeueLT Pro 55 Roman" w:hAnsi="HelveticaNeueLT Pro 55 Roman"/>
          <w:b/>
          <w:bCs/>
        </w:rPr>
      </w:pPr>
      <w:r w:rsidRPr="005464D9">
        <w:rPr>
          <w:rFonts w:ascii="HelveticaNeueLT Pro 55 Roman" w:hAnsi="HelveticaNeueLT Pro 55 Roman"/>
          <w:b/>
          <w:bCs/>
        </w:rPr>
        <w:t>DON’T MISS YOUR CHANCE TO GET DRAFTED THIS PRE-SEASON</w:t>
      </w:r>
    </w:p>
    <w:p w14:paraId="4FB1E869" w14:textId="77777777" w:rsidR="005464D9" w:rsidRPr="005464D9" w:rsidRDefault="005464D9" w:rsidP="005464D9">
      <w:pPr>
        <w:rPr>
          <w:rFonts w:ascii="HelveticaNeueLT Pro 55 Roman" w:hAnsi="HelveticaNeueLT Pro 55 Roman"/>
        </w:rPr>
      </w:pPr>
    </w:p>
    <w:p w14:paraId="772DE5D9"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Join us at the Jump Shot for Health walking group launch event to learn more and meet fellow players.</w:t>
      </w:r>
    </w:p>
    <w:p w14:paraId="36D7B0A4" w14:textId="77777777" w:rsidR="005464D9" w:rsidRPr="005464D9" w:rsidRDefault="005464D9" w:rsidP="005464D9">
      <w:pPr>
        <w:rPr>
          <w:rFonts w:ascii="HelveticaNeueLT Pro 55 Roman" w:hAnsi="HelveticaNeueLT Pro 55 Roman"/>
        </w:rPr>
      </w:pPr>
    </w:p>
    <w:p w14:paraId="0BA05255"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[Date]</w:t>
      </w:r>
    </w:p>
    <w:p w14:paraId="208336AF"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[Time]</w:t>
      </w:r>
    </w:p>
    <w:p w14:paraId="64D5AD11"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[Location]</w:t>
      </w:r>
    </w:p>
    <w:p w14:paraId="745D48AD" w14:textId="77777777" w:rsidR="005464D9" w:rsidRPr="005464D9" w:rsidRDefault="005464D9" w:rsidP="005464D9">
      <w:pPr>
        <w:rPr>
          <w:rFonts w:ascii="HelveticaNeueLT Pro 55 Roman" w:hAnsi="HelveticaNeueLT Pro 55 Roman"/>
        </w:rPr>
      </w:pPr>
    </w:p>
    <w:p w14:paraId="39BA1D71"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t>-------</w:t>
      </w:r>
    </w:p>
    <w:p w14:paraId="340856FC" w14:textId="2DDD1825" w:rsidR="005464D9" w:rsidRPr="005464D9" w:rsidRDefault="005464D9" w:rsidP="005464D9">
      <w:pPr>
        <w:rPr>
          <w:rFonts w:ascii="HelveticaNeueLT Pro 55 Roman" w:hAnsi="HelveticaNeueLT Pro 55 Roman"/>
        </w:rPr>
      </w:pPr>
      <w:r w:rsidRPr="03D1FAD5">
        <w:rPr>
          <w:rFonts w:ascii="HelveticaNeueLT Pro 55 Roman" w:hAnsi="HelveticaNeueLT Pro 55 Roman"/>
          <w:b/>
          <w:bCs/>
        </w:rPr>
        <w:t xml:space="preserve">What is the Jump Shot for Health Challenge: </w:t>
      </w:r>
      <w:r w:rsidRPr="03D1FAD5">
        <w:rPr>
          <w:rFonts w:ascii="HelveticaNeueLT Pro 55 Roman" w:hAnsi="HelveticaNeueLT Pro 55 Roman"/>
        </w:rPr>
        <w:t xml:space="preserve">Jump Shot for Health is a four-part steps challenge aimed at fostering participation in the </w:t>
      </w:r>
      <w:r w:rsidRPr="03D1FAD5">
        <w:rPr>
          <w:rFonts w:ascii="HelveticaNeueLT Pro 55 Roman" w:hAnsi="HelveticaNeueLT Pro 55 Roman"/>
          <w:i/>
          <w:iCs/>
        </w:rPr>
        <w:t>Be Well SHBP®</w:t>
      </w:r>
      <w:r w:rsidRPr="03D1FAD5">
        <w:rPr>
          <w:rFonts w:ascii="HelveticaNeueLT Pro 55 Roman" w:hAnsi="HelveticaNeueLT Pro 55 Roman"/>
        </w:rPr>
        <w:t xml:space="preserve"> well-being program and encouraging physical and mental well-being through increased movement. Created with Georgia in mind, this program will inspire physical activity, promote healthy interactive space for participants to track their daily steps progress, and compete against other teams for the chance to support a Title 1 school in your community. Visit Bewell</w:t>
      </w:r>
      <w:del w:id="2" w:author="Erin Jennings" w:date="2024-10-29T02:09:00Z">
        <w:r w:rsidRPr="03D1FAD5" w:rsidDel="005464D9">
          <w:rPr>
            <w:rFonts w:ascii="HelveticaNeueLT Pro 55 Roman" w:hAnsi="HelveticaNeueLT Pro 55 Roman"/>
          </w:rPr>
          <w:delText>.</w:delText>
        </w:r>
      </w:del>
      <w:r w:rsidRPr="03D1FAD5">
        <w:rPr>
          <w:rFonts w:ascii="HelveticaNeueLT Pro 55 Roman" w:hAnsi="HelveticaNeueLT Pro 55 Roman"/>
        </w:rPr>
        <w:t>shbp.com/jump</w:t>
      </w:r>
      <w:r w:rsidR="003D3AA4" w:rsidRPr="03D1FAD5">
        <w:rPr>
          <w:rFonts w:ascii="HelveticaNeueLT Pro 55 Roman" w:hAnsi="HelveticaNeueLT Pro 55 Roman"/>
        </w:rPr>
        <w:t>-</w:t>
      </w:r>
      <w:r w:rsidRPr="03D1FAD5">
        <w:rPr>
          <w:rFonts w:ascii="HelveticaNeueLT Pro 55 Roman" w:hAnsi="HelveticaNeueLT Pro 55 Roman"/>
        </w:rPr>
        <w:t>shot-for-health to learn more.</w:t>
      </w:r>
    </w:p>
    <w:p w14:paraId="3EFDE0B5" w14:textId="77777777" w:rsidR="005464D9" w:rsidRPr="005464D9" w:rsidRDefault="005464D9" w:rsidP="005464D9">
      <w:pPr>
        <w:rPr>
          <w:rFonts w:ascii="HelveticaNeueLT Pro 55 Roman" w:hAnsi="HelveticaNeueLT Pro 55 Roman"/>
        </w:rPr>
      </w:pPr>
    </w:p>
    <w:p w14:paraId="2CA24D75"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b/>
          <w:bCs/>
        </w:rPr>
        <w:t>Why it’s important for you</w:t>
      </w:r>
      <w:r w:rsidRPr="005464D9">
        <w:rPr>
          <w:rFonts w:ascii="HelveticaNeueLT Pro 55 Roman" w:hAnsi="HelveticaNeueLT Pro 55 Roman"/>
        </w:rPr>
        <w:t>: Since most of us spend about a third of our waking hours at work, we have a chance to move in a healthier direction, together.</w:t>
      </w:r>
    </w:p>
    <w:p w14:paraId="698242D7" w14:textId="77777777" w:rsidR="005464D9" w:rsidRPr="005464D9" w:rsidRDefault="005464D9" w:rsidP="005464D9">
      <w:pPr>
        <w:rPr>
          <w:rFonts w:ascii="HelveticaNeueLT Pro 55 Roman" w:hAnsi="HelveticaNeueLT Pro 55 Roman"/>
        </w:rPr>
      </w:pPr>
    </w:p>
    <w:p w14:paraId="454B1AEE" w14:textId="77777777" w:rsidR="005464D9" w:rsidRPr="005464D9" w:rsidRDefault="005464D9" w:rsidP="005464D9">
      <w:pPr>
        <w:rPr>
          <w:rFonts w:ascii="HelveticaNeueLT Pro 55 Roman" w:hAnsi="HelveticaNeueLT Pro 55 Roman"/>
        </w:rPr>
      </w:pPr>
    </w:p>
    <w:p w14:paraId="6D54FAB8" w14:textId="77777777" w:rsidR="005464D9" w:rsidRPr="005464D9" w:rsidRDefault="005464D9" w:rsidP="005464D9">
      <w:pPr>
        <w:rPr>
          <w:rFonts w:ascii="HelveticaNeueLT Pro 55 Roman" w:hAnsi="HelveticaNeueLT Pro 55 Roman"/>
        </w:rPr>
      </w:pPr>
      <w:r w:rsidRPr="005464D9">
        <w:rPr>
          <w:rFonts w:ascii="HelveticaNeueLT Pro 55 Roman" w:hAnsi="HelveticaNeueLT Pro 55 Roman"/>
        </w:rPr>
        <w:br w:type="page"/>
      </w:r>
    </w:p>
    <w:p w14:paraId="70235203" w14:textId="77777777" w:rsidR="005464D9" w:rsidRPr="005464D9" w:rsidRDefault="005464D9" w:rsidP="005464D9">
      <w:pPr>
        <w:rPr>
          <w:rFonts w:ascii="HelveticaNeueLT Pro 55 Roman" w:hAnsi="HelveticaNeueLT Pro 55 Roman"/>
        </w:rPr>
      </w:pPr>
    </w:p>
    <w:sectPr w:rsidR="005464D9" w:rsidRPr="005464D9" w:rsidSect="00C169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447B5F"/>
    <w:multiLevelType w:val="hybridMultilevel"/>
    <w:tmpl w:val="F8581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4999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4D9"/>
    <w:rsid w:val="001831CC"/>
    <w:rsid w:val="00395128"/>
    <w:rsid w:val="003D3AA4"/>
    <w:rsid w:val="005464D9"/>
    <w:rsid w:val="00617023"/>
    <w:rsid w:val="00822B70"/>
    <w:rsid w:val="008870FA"/>
    <w:rsid w:val="00AC3A8F"/>
    <w:rsid w:val="00B01710"/>
    <w:rsid w:val="00B9151A"/>
    <w:rsid w:val="00BA70DA"/>
    <w:rsid w:val="00C1695B"/>
    <w:rsid w:val="00CA5D5E"/>
    <w:rsid w:val="03D1FAD5"/>
    <w:rsid w:val="1FCDAAAD"/>
    <w:rsid w:val="59477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54B18"/>
  <w15:chartTrackingRefBased/>
  <w15:docId w15:val="{40A5D687-CD68-3B4E-A4AD-A8DFCC37A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64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64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64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64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64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64D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64D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64D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64D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64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64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64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64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64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64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64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64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64D9"/>
    <w:rPr>
      <w:rFonts w:eastAsiaTheme="majorEastAsia" w:cstheme="majorBidi"/>
      <w:color w:val="272727" w:themeColor="text1" w:themeTint="D8"/>
    </w:rPr>
  </w:style>
  <w:style w:type="paragraph" w:styleId="Title">
    <w:name w:val="Title"/>
    <w:basedOn w:val="Normal"/>
    <w:next w:val="Normal"/>
    <w:link w:val="TitleChar"/>
    <w:uiPriority w:val="10"/>
    <w:qFormat/>
    <w:rsid w:val="005464D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64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64D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64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64D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464D9"/>
    <w:rPr>
      <w:i/>
      <w:iCs/>
      <w:color w:val="404040" w:themeColor="text1" w:themeTint="BF"/>
    </w:rPr>
  </w:style>
  <w:style w:type="paragraph" w:styleId="ListParagraph">
    <w:name w:val="List Paragraph"/>
    <w:basedOn w:val="Normal"/>
    <w:uiPriority w:val="34"/>
    <w:qFormat/>
    <w:rsid w:val="005464D9"/>
    <w:pPr>
      <w:ind w:left="720"/>
      <w:contextualSpacing/>
    </w:pPr>
  </w:style>
  <w:style w:type="character" w:styleId="IntenseEmphasis">
    <w:name w:val="Intense Emphasis"/>
    <w:basedOn w:val="DefaultParagraphFont"/>
    <w:uiPriority w:val="21"/>
    <w:qFormat/>
    <w:rsid w:val="005464D9"/>
    <w:rPr>
      <w:i/>
      <w:iCs/>
      <w:color w:val="0F4761" w:themeColor="accent1" w:themeShade="BF"/>
    </w:rPr>
  </w:style>
  <w:style w:type="paragraph" w:styleId="IntenseQuote">
    <w:name w:val="Intense Quote"/>
    <w:basedOn w:val="Normal"/>
    <w:next w:val="Normal"/>
    <w:link w:val="IntenseQuoteChar"/>
    <w:uiPriority w:val="30"/>
    <w:qFormat/>
    <w:rsid w:val="005464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64D9"/>
    <w:rPr>
      <w:i/>
      <w:iCs/>
      <w:color w:val="0F4761" w:themeColor="accent1" w:themeShade="BF"/>
    </w:rPr>
  </w:style>
  <w:style w:type="character" w:styleId="IntenseReference">
    <w:name w:val="Intense Reference"/>
    <w:basedOn w:val="DefaultParagraphFont"/>
    <w:uiPriority w:val="32"/>
    <w:qFormat/>
    <w:rsid w:val="005464D9"/>
    <w:rPr>
      <w:b/>
      <w:bCs/>
      <w:smallCaps/>
      <w:color w:val="0F4761" w:themeColor="accent1" w:themeShade="BF"/>
      <w:spacing w:val="5"/>
    </w:rPr>
  </w:style>
  <w:style w:type="paragraph" w:styleId="Revision">
    <w:name w:val="Revision"/>
    <w:hidden/>
    <w:uiPriority w:val="99"/>
    <w:semiHidden/>
    <w:rsid w:val="00617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762</Words>
  <Characters>4347</Characters>
  <Application>Microsoft Office Word</Application>
  <DocSecurity>0</DocSecurity>
  <Lines>36</Lines>
  <Paragraphs>10</Paragraphs>
  <ScaleCrop>false</ScaleCrop>
  <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Jennings</dc:creator>
  <cp:keywords/>
  <dc:description/>
  <cp:lastModifiedBy>Smith, Alexis</cp:lastModifiedBy>
  <cp:revision>2</cp:revision>
  <dcterms:created xsi:type="dcterms:W3CDTF">2025-01-30T14:09:00Z</dcterms:created>
  <dcterms:modified xsi:type="dcterms:W3CDTF">2025-01-30T14:09:00Z</dcterms:modified>
</cp:coreProperties>
</file>